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E91" w:rsidRDefault="003B5BDC">
      <w:pPr>
        <w:ind w:left="3544" w:firstLine="56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  <w:t xml:space="preserve">              </w:t>
      </w:r>
    </w:p>
    <w:p w:rsidR="00FE3E91" w:rsidRDefault="003B5BDC">
      <w:pPr>
        <w:ind w:left="3544" w:firstLine="56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Вносится прокурором </w:t>
      </w:r>
    </w:p>
    <w:p w:rsidR="00FE3E91" w:rsidRDefault="003B5BDC">
      <w:pPr>
        <w:ind w:left="3544" w:firstLine="56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Новосибирской области</w:t>
      </w:r>
    </w:p>
    <w:p w:rsidR="00FE3E91" w:rsidRDefault="00FE3E91">
      <w:pPr>
        <w:jc w:val="right"/>
        <w:rPr>
          <w:sz w:val="28"/>
          <w:szCs w:val="28"/>
        </w:rPr>
      </w:pPr>
    </w:p>
    <w:p w:rsidR="00FE3E91" w:rsidRDefault="003B5BD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Проект </w:t>
      </w:r>
    </w:p>
    <w:p w:rsidR="00FE3E91" w:rsidRDefault="003B5BDC">
      <w:pPr>
        <w:jc w:val="right"/>
        <w:rPr>
          <w:sz w:val="28"/>
          <w:szCs w:val="28"/>
        </w:rPr>
      </w:pPr>
      <w:r>
        <w:rPr>
          <w:sz w:val="28"/>
          <w:szCs w:val="28"/>
        </w:rPr>
        <w:t>№ ______</w:t>
      </w:r>
    </w:p>
    <w:p w:rsidR="00FE3E91" w:rsidRDefault="00FE3E91">
      <w:pPr>
        <w:jc w:val="center"/>
        <w:rPr>
          <w:b/>
          <w:bCs/>
          <w:sz w:val="28"/>
          <w:szCs w:val="28"/>
        </w:rPr>
      </w:pPr>
    </w:p>
    <w:p w:rsidR="00FE3E91" w:rsidRDefault="00FE3E91">
      <w:pPr>
        <w:jc w:val="center"/>
        <w:rPr>
          <w:b/>
          <w:bCs/>
          <w:sz w:val="28"/>
          <w:szCs w:val="28"/>
        </w:rPr>
      </w:pPr>
    </w:p>
    <w:p w:rsidR="00FE3E91" w:rsidRDefault="003B5BDC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ЗАКОН</w:t>
      </w:r>
      <w:bookmarkStart w:id="0" w:name="_GoBack"/>
      <w:bookmarkEnd w:id="0"/>
    </w:p>
    <w:p w:rsidR="00FE3E91" w:rsidRDefault="003B5BDC">
      <w:pPr>
        <w:jc w:val="center"/>
        <w:rPr>
          <w:b/>
          <w:bCs/>
        </w:rPr>
      </w:pPr>
      <w:r>
        <w:rPr>
          <w:b/>
          <w:bCs/>
          <w:sz w:val="40"/>
          <w:szCs w:val="40"/>
        </w:rPr>
        <w:t>НОВОСИБИРСКОЙ ОБЛАСТИ</w:t>
      </w:r>
    </w:p>
    <w:p w:rsidR="00FE3E91" w:rsidRDefault="00FE3E91">
      <w:pPr>
        <w:ind w:firstLine="720"/>
        <w:rPr>
          <w:sz w:val="28"/>
          <w:szCs w:val="28"/>
        </w:rPr>
      </w:pPr>
    </w:p>
    <w:p w:rsidR="00C57EC7" w:rsidRDefault="00C57EC7">
      <w:pPr>
        <w:ind w:firstLine="720"/>
        <w:rPr>
          <w:sz w:val="28"/>
          <w:szCs w:val="28"/>
        </w:rPr>
      </w:pPr>
    </w:p>
    <w:p w:rsidR="00FE3E91" w:rsidRDefault="00C57EC7">
      <w:pPr>
        <w:pStyle w:val="ConsPlusNormal"/>
        <w:ind w:left="96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</w:t>
      </w:r>
      <w:r w:rsidR="003B5BDC">
        <w:rPr>
          <w:b/>
          <w:bCs/>
          <w:sz w:val="28"/>
          <w:szCs w:val="28"/>
        </w:rPr>
        <w:t xml:space="preserve">О внесении изменений в статью 26 Закона Новосибирской области </w:t>
      </w:r>
    </w:p>
    <w:p w:rsidR="00FE3E91" w:rsidRDefault="003B5BDC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 регулировании градостроительной деятельности </w:t>
      </w:r>
    </w:p>
    <w:p w:rsidR="00FE3E91" w:rsidRDefault="003B5BDC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Новосибирской области» </w:t>
      </w:r>
    </w:p>
    <w:p w:rsidR="00FE3E91" w:rsidRPr="003B5BDC" w:rsidRDefault="00FE3E91">
      <w:pPr>
        <w:ind w:firstLine="720"/>
        <w:jc w:val="both"/>
        <w:rPr>
          <w:sz w:val="26"/>
          <w:szCs w:val="26"/>
        </w:rPr>
      </w:pPr>
    </w:p>
    <w:p w:rsidR="00FE3E91" w:rsidRDefault="00FE3E91">
      <w:pPr>
        <w:ind w:firstLine="720"/>
        <w:jc w:val="both"/>
        <w:rPr>
          <w:sz w:val="26"/>
          <w:szCs w:val="26"/>
        </w:rPr>
      </w:pPr>
    </w:p>
    <w:p w:rsidR="00FE3E91" w:rsidRDefault="003B5BDC">
      <w:pPr>
        <w:pStyle w:val="ConsPlusTitle"/>
        <w:tabs>
          <w:tab w:val="left" w:pos="28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</w:t>
      </w:r>
    </w:p>
    <w:p w:rsidR="00FE3E91" w:rsidRDefault="00FE3E91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FE3E91" w:rsidRDefault="003B5BDC">
      <w:pPr>
        <w:pStyle w:val="ConsPlusTitle"/>
        <w:tabs>
          <w:tab w:val="left" w:pos="709"/>
          <w:tab w:val="left" w:pos="975"/>
        </w:tabs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статью 26 Закона Новосибирской области от 27 апреля 2010 года № 481-ОЗ «О регулировании градостроительной деятельности в Новосибирской области» (с изменениями, внесенными Законами Новосибирской области с изменениями, внесенными Законами Новосибирской области от 28 ноября 2011 года № 161-ОЗ, от 6 марта 2014 года № 420-ОЗ, от 31 марта 2015 года № 536-ОЗ, от 5 мая 2016 года № 52-ОЗ, от 5 декабря 2017 года № 227-ОЗ, от 24 декабря 2018 года № 331-ОЗ, от 6 мая 2019 года № 367-ОЗ, от 20 декабря 2019 года № 442-ОЗ, от 7 июня 2021 года № 80-ОЗ, от 2 ноября 2021 года № 131-ОЗ, от 7 апреля 2022 года № 185-ОЗ, от 14 июля 2022 года № 226-ОЗ, от 14 июля 2022 года № 237-ОЗ, от 29 ноября 2022 года № 282-ОЗ, от 14 июня 2023 года № 339-ОЗ, от 31 октября 2023 года № 382-ОЗ, от 7 февраля 2024 года № 421-ОЗ, от 12 марта 2024 года № 428-ОЗ, от 5 декабря 2024 года № 533-ОЗ) следующие изменения: </w:t>
      </w:r>
    </w:p>
    <w:p w:rsidR="00FE3E91" w:rsidRDefault="003B5BDC">
      <w:pPr>
        <w:pStyle w:val="ConsPlusTitle"/>
        <w:numPr>
          <w:ilvl w:val="0"/>
          <w:numId w:val="1"/>
        </w:numPr>
        <w:tabs>
          <w:tab w:val="left" w:pos="709"/>
          <w:tab w:val="left" w:pos="975"/>
        </w:tabs>
        <w:ind w:left="0"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Часть 1 дополнить абзацами следующего содержания: </w:t>
      </w:r>
    </w:p>
    <w:p w:rsidR="00FE3E91" w:rsidRDefault="003B5BDC">
      <w:pPr>
        <w:pStyle w:val="ad"/>
        <w:spacing w:beforeAutospacing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«Подготовка проекта региональных нормативов осуществляется уполномоченным областным исполнительным органом по собственной инициативе, на основании предложений органов государственной власти Новосибирской области, органов местного самоуправления муниципальных образований Новосибирской области. </w:t>
      </w:r>
    </w:p>
    <w:p w:rsidR="00FE3E91" w:rsidRDefault="003B5BDC">
      <w:pPr>
        <w:pStyle w:val="ad"/>
        <w:spacing w:beforeAutospacing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срок не позднее 45 дней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со дня поступления указанных предложений, уполномоченный областной исполнительный орган рассматривает предложения, принимает решение о подготовке проекта региональных нормативов либо направляет органам государственной власти Новосибирской области, органам местного самоуправления муниципальных образований Новосибирской области, направившим предложения, мотивированный отказ».</w:t>
      </w:r>
    </w:p>
    <w:p w:rsidR="00FE3E91" w:rsidRDefault="003B5BDC">
      <w:pPr>
        <w:pStyle w:val="ad"/>
        <w:numPr>
          <w:ilvl w:val="0"/>
          <w:numId w:val="1"/>
        </w:numPr>
        <w:spacing w:beforeAutospacing="0" w:afterAutospacing="0" w:line="288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Часть 2 изложить в следующей редакции: </w:t>
      </w:r>
    </w:p>
    <w:p w:rsidR="00FE3E91" w:rsidRDefault="003B5BDC" w:rsidP="001D14D8">
      <w:pPr>
        <w:pStyle w:val="ad"/>
        <w:spacing w:beforeAutospacing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«2. Размещение проекта региональных нормативов на официальном сайте Правительства Новосибирской области в информационно-телекоммуникационной сети «Интернет» обеспечивается уполномоченным областным органом совместно с областным исполнительным органом Новосибирской области, уполномоченным в сфере информационных технологий, не менее чем за 15 рабочих дней до их утверждения.</w:t>
      </w:r>
    </w:p>
    <w:p w:rsidR="001D14D8" w:rsidRDefault="003B5BDC" w:rsidP="001D14D8">
      <w:pPr>
        <w:pStyle w:val="ad"/>
        <w:spacing w:beforeAutospacing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10 рабочих дней со дня размещения проекта региональных нормативов на официальном сайте Правительства Новосибирской области в информационно-телекоммуникационной сети «Интернет» органы государственной власти Новосибирской области, органы местного самоуправления муниципальных образований Новосибирской области, заинтересованные лица вправе представить предложения к проекту региональных нормативов.</w:t>
      </w:r>
    </w:p>
    <w:p w:rsidR="001D14D8" w:rsidRDefault="003B5BDC" w:rsidP="001D14D8">
      <w:pPr>
        <w:pStyle w:val="ad"/>
        <w:spacing w:beforeAutospacing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областной исполнительный орган в течение пяти рабочих дней со дня истечения срока представления предложений к проекту региональных нормативов рассматривает поступившие предложения.</w:t>
      </w:r>
    </w:p>
    <w:p w:rsidR="00FE3E91" w:rsidRDefault="003B5BDC" w:rsidP="001D14D8">
      <w:pPr>
        <w:pStyle w:val="ad"/>
        <w:spacing w:beforeAutospacing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принятия решения о доработке проекта региональных нормативов с учетом указанных предложений, уполномоченный областной исполнительный орган в срок не более 30 календарных дней со дня принятия решения о доработке региональных нормативов обеспечивает его доработку с учетом поступивших предложений.».</w:t>
      </w:r>
    </w:p>
    <w:p w:rsidR="00FE3E91" w:rsidRDefault="00FE3E91" w:rsidP="001D14D8">
      <w:pPr>
        <w:pStyle w:val="ad"/>
        <w:spacing w:beforeAutospacing="0" w:afterAutospacing="0" w:line="288" w:lineRule="atLeast"/>
        <w:jc w:val="both"/>
        <w:rPr>
          <w:sz w:val="28"/>
          <w:szCs w:val="28"/>
        </w:rPr>
      </w:pPr>
    </w:p>
    <w:p w:rsidR="00FE3E91" w:rsidRDefault="003B5BDC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2. Порядок вступления в силу настоящего Закона</w:t>
      </w:r>
    </w:p>
    <w:p w:rsidR="00FE3E91" w:rsidRDefault="00FE3E91">
      <w:pPr>
        <w:pStyle w:val="ad"/>
        <w:spacing w:beforeAutospacing="0" w:afterAutospacing="0"/>
        <w:ind w:firstLine="709"/>
        <w:jc w:val="both"/>
        <w:rPr>
          <w:sz w:val="28"/>
          <w:szCs w:val="28"/>
        </w:rPr>
      </w:pPr>
    </w:p>
    <w:p w:rsidR="00FE3E91" w:rsidRDefault="003B5BDC" w:rsidP="00C57EC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C57EC7" w:rsidRDefault="00C57EC7" w:rsidP="00C57EC7">
      <w:pPr>
        <w:pStyle w:val="ConsPlusNormal"/>
        <w:ind w:firstLine="709"/>
        <w:jc w:val="both"/>
        <w:rPr>
          <w:sz w:val="28"/>
          <w:szCs w:val="28"/>
        </w:rPr>
      </w:pPr>
    </w:p>
    <w:p w:rsidR="00FE3E91" w:rsidRDefault="00FE3E91">
      <w:pPr>
        <w:ind w:firstLine="709"/>
        <w:jc w:val="both"/>
        <w:outlineLvl w:val="0"/>
        <w:rPr>
          <w:b/>
          <w:sz w:val="28"/>
          <w:szCs w:val="28"/>
        </w:rPr>
      </w:pPr>
    </w:p>
    <w:p w:rsidR="00F42A37" w:rsidRDefault="00F42A37">
      <w:pPr>
        <w:ind w:firstLine="709"/>
        <w:jc w:val="both"/>
        <w:outlineLvl w:val="0"/>
        <w:rPr>
          <w:b/>
          <w:sz w:val="28"/>
          <w:szCs w:val="28"/>
        </w:rPr>
      </w:pPr>
    </w:p>
    <w:p w:rsidR="00FE3E91" w:rsidRDefault="003B5BDC">
      <w:pPr>
        <w:rPr>
          <w:sz w:val="28"/>
          <w:szCs w:val="28"/>
        </w:rPr>
      </w:pPr>
      <w:r>
        <w:rPr>
          <w:sz w:val="28"/>
          <w:szCs w:val="28"/>
        </w:rPr>
        <w:t>Губернатор</w:t>
      </w:r>
    </w:p>
    <w:p w:rsidR="00FE3E91" w:rsidRDefault="003B5BDC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А.А. Травников</w:t>
      </w:r>
    </w:p>
    <w:p w:rsidR="00FE3E91" w:rsidRDefault="00FE3E91">
      <w:pPr>
        <w:ind w:left="360" w:hanging="360"/>
        <w:rPr>
          <w:sz w:val="28"/>
          <w:szCs w:val="28"/>
        </w:rPr>
      </w:pPr>
    </w:p>
    <w:p w:rsidR="00FE3E91" w:rsidRDefault="003B5BDC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t>г. Новосибирск</w:t>
      </w:r>
    </w:p>
    <w:p w:rsidR="00FE3E91" w:rsidRDefault="003B5BDC">
      <w:pPr>
        <w:rPr>
          <w:sz w:val="28"/>
          <w:szCs w:val="28"/>
        </w:rPr>
      </w:pPr>
      <w:r>
        <w:rPr>
          <w:sz w:val="28"/>
          <w:szCs w:val="28"/>
        </w:rPr>
        <w:t>«___»</w:t>
      </w:r>
      <w:ins w:id="1" w:author="Гусева Анастасия Сергеевна" w:date="2025-05-27T17:45:00Z">
        <w:r>
          <w:rPr>
            <w:sz w:val="28"/>
            <w:szCs w:val="28"/>
          </w:rPr>
          <w:t xml:space="preserve"> </w:t>
        </w:r>
      </w:ins>
      <w:r>
        <w:rPr>
          <w:sz w:val="28"/>
          <w:szCs w:val="28"/>
        </w:rPr>
        <w:t>_____________ 2025 г.</w:t>
      </w:r>
    </w:p>
    <w:p w:rsidR="00FE3E91" w:rsidRDefault="003B5BDC">
      <w:pPr>
        <w:rPr>
          <w:sz w:val="28"/>
          <w:szCs w:val="28"/>
        </w:rPr>
      </w:pPr>
      <w:r>
        <w:rPr>
          <w:sz w:val="28"/>
          <w:szCs w:val="28"/>
        </w:rPr>
        <w:t>№ ________ - ОЗ</w:t>
      </w:r>
    </w:p>
    <w:sectPr w:rsidR="00FE3E91">
      <w:pgSz w:w="11906" w:h="16838"/>
      <w:pgMar w:top="1134" w:right="850" w:bottom="851" w:left="127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Devanagari">
    <w:altName w:val="Segoe UI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D186E"/>
    <w:multiLevelType w:val="multilevel"/>
    <w:tmpl w:val="E77AF9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7F70F6C"/>
    <w:multiLevelType w:val="multilevel"/>
    <w:tmpl w:val="C9A0929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975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E3E91"/>
    <w:rsid w:val="001D14D8"/>
    <w:rsid w:val="003B5BDC"/>
    <w:rsid w:val="00A20116"/>
    <w:rsid w:val="00C57EC7"/>
    <w:rsid w:val="00F42A37"/>
    <w:rsid w:val="00FE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D2C91"/>
  <w15:docId w15:val="{F1088563-0668-4AE6-9924-811446E19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qFormat/>
  </w:style>
  <w:style w:type="character" w:styleId="a4">
    <w:name w:val="Hyperlink"/>
    <w:uiPriority w:val="99"/>
    <w:unhideWhenUsed/>
    <w:qFormat/>
    <w:rPr>
      <w:color w:val="0000FF"/>
      <w:u w:val="single"/>
    </w:rPr>
  </w:style>
  <w:style w:type="character" w:customStyle="1" w:styleId="a5">
    <w:name w:val="Верхний колонтитул Знак"/>
    <w:qFormat/>
    <w:rPr>
      <w:sz w:val="24"/>
      <w:szCs w:val="24"/>
    </w:rPr>
  </w:style>
  <w:style w:type="character" w:customStyle="1" w:styleId="a6">
    <w:name w:val="Нижний колонтитул Знак"/>
    <w:qFormat/>
    <w:rPr>
      <w:sz w:val="24"/>
      <w:szCs w:val="24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Droid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b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ConsPlusNormal">
    <w:name w:val="ConsPlusNormal"/>
    <w:qFormat/>
    <w:pPr>
      <w:widowControl w:val="0"/>
      <w:suppressAutoHyphens/>
    </w:pPr>
    <w:rPr>
      <w:sz w:val="24"/>
    </w:r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qFormat/>
    <w:pPr>
      <w:spacing w:beforeAutospacing="1" w:afterAutospacing="1"/>
    </w:pPr>
  </w:style>
  <w:style w:type="paragraph" w:customStyle="1" w:styleId="ConsPlusTitle">
    <w:name w:val="ConsPlusTitle"/>
    <w:uiPriority w:val="99"/>
    <w:qFormat/>
    <w:pPr>
      <w:widowControl w:val="0"/>
      <w:suppressAutoHyphens/>
    </w:pPr>
    <w:rPr>
      <w:rFonts w:ascii="Arial" w:hAnsi="Arial" w:cs="Arial"/>
      <w:b/>
      <w:bCs/>
      <w:sz w:val="24"/>
      <w:szCs w:val="24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styleId="af0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549</Words>
  <Characters>3132</Characters>
  <Application>Microsoft Office Word</Application>
  <DocSecurity>0</DocSecurity>
  <Lines>26</Lines>
  <Paragraphs>7</Paragraphs>
  <ScaleCrop>false</ScaleCrop>
  <Company>Прокуратура РФ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3) дополнить статьей 2</dc:title>
  <dc:subject/>
  <dc:creator>Администратор</dc:creator>
  <dc:description/>
  <cp:lastModifiedBy>Ерёмина Ольга Александровна</cp:lastModifiedBy>
  <cp:revision>9</cp:revision>
  <dcterms:created xsi:type="dcterms:W3CDTF">2025-05-28T10:05:00Z</dcterms:created>
  <dcterms:modified xsi:type="dcterms:W3CDTF">2025-08-13T01:58:00Z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version">
    <vt:lpwstr>1048576</vt:lpwstr>
  </property>
</Properties>
</file>